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52A0D" w14:textId="77777777" w:rsidR="005A62B7" w:rsidRPr="00981FAD" w:rsidRDefault="005A62B7" w:rsidP="005A62B7">
      <w:pPr>
        <w:pStyle w:val="P68B1DB1-Normal5"/>
        <w:rPr>
          <w:lang w:val="cs-CZ"/>
        </w:rPr>
      </w:pPr>
      <w:r w:rsidRPr="00981FAD">
        <w:rPr>
          <w:lang w:val="cs-CZ"/>
        </w:rPr>
        <w:t xml:space="preserve">Materiály pro </w:t>
      </w:r>
      <w:proofErr w:type="spellStart"/>
      <w:r w:rsidRPr="00981FAD">
        <w:rPr>
          <w:lang w:val="cs-CZ"/>
        </w:rPr>
        <w:t>distíky</w:t>
      </w:r>
      <w:proofErr w:type="spellEnd"/>
    </w:p>
    <w:p w14:paraId="10AB2F02" w14:textId="77777777" w:rsidR="005A62B7" w:rsidRPr="00981FAD" w:rsidRDefault="005A62B7" w:rsidP="005A62B7">
      <w:pPr>
        <w:pStyle w:val="P68B1DB1-Normal5"/>
        <w:rPr>
          <w:lang w:val="cs-CZ"/>
        </w:rPr>
      </w:pPr>
      <w:r w:rsidRPr="00981FAD">
        <w:rPr>
          <w:lang w:val="cs-CZ"/>
        </w:rPr>
        <w:t>Bannery</w:t>
      </w:r>
    </w:p>
    <w:p w14:paraId="123723FD" w14:textId="23F9AA34" w:rsidR="005A62B7" w:rsidRPr="00981FAD" w:rsidRDefault="005A62B7" w:rsidP="005A62B7">
      <w:pPr>
        <w:pStyle w:val="P68B1DB1-Normal1"/>
        <w:rPr>
          <w:lang w:val="cs-CZ"/>
        </w:rPr>
      </w:pP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del w:id="0" w:author="Marek Chládek - 2N" w:date="2024-05-29T11:42:00Z" w16du:dateUtc="2024-05-29T09:42:00Z">
        <w:r w:rsidRPr="00981FAD" w:rsidDel="00DA1F27">
          <w:rPr>
            <w:lang w:val="cs-CZ"/>
          </w:rPr>
          <w:delText>:</w:delText>
        </w:r>
      </w:del>
      <w:r w:rsidRPr="00981FAD">
        <w:rPr>
          <w:lang w:val="cs-CZ"/>
        </w:rPr>
        <w:t xml:space="preserve"> n</w:t>
      </w:r>
      <w:del w:id="1" w:author="Marek Chládek - 2N" w:date="2024-05-29T11:42:00Z" w16du:dateUtc="2024-05-29T09:42:00Z">
        <w:r w:rsidRPr="00981FAD" w:rsidDel="00DA1F27">
          <w:rPr>
            <w:lang w:val="cs-CZ"/>
          </w:rPr>
          <w:delText>yní ještě dostupnější!</w:delText>
        </w:r>
      </w:del>
      <w:ins w:id="2" w:author="Marek Chládek - 2N" w:date="2024-05-29T11:42:00Z" w16du:dateUtc="2024-05-29T09:42:00Z">
        <w:r w:rsidR="00DA1F27">
          <w:rPr>
            <w:lang w:val="cs-CZ"/>
          </w:rPr>
          <w:t>ově s indukční smyčkou</w:t>
        </w:r>
      </w:ins>
    </w:p>
    <w:p w14:paraId="686C6697" w14:textId="6BDEF09E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 xml:space="preserve">Přineste IP výkon do všech domácností. IP odpovídací jednotka </w:t>
      </w: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je nyní vybavena vestavěnou indukční smyčkou, takže je plně přístupná i pro osoby se sluchovým </w:t>
      </w:r>
      <w:del w:id="3" w:author="Marek Chládek - 2N" w:date="2024-05-29T11:41:00Z" w16du:dateUtc="2024-05-29T09:41:00Z">
        <w:r w:rsidRPr="00981FAD" w:rsidDel="00DA1F27">
          <w:rPr>
            <w:lang w:val="cs-CZ"/>
          </w:rPr>
          <w:delText>znevýhodněním</w:delText>
        </w:r>
      </w:del>
      <w:ins w:id="4" w:author="Marek Chládek - 2N" w:date="2024-05-29T11:41:00Z" w16du:dateUtc="2024-05-29T09:41:00Z">
        <w:r w:rsidR="00DA1F27">
          <w:rPr>
            <w:lang w:val="cs-CZ"/>
          </w:rPr>
          <w:t>postižením</w:t>
        </w:r>
      </w:ins>
      <w:r w:rsidRPr="00981FAD">
        <w:rPr>
          <w:lang w:val="cs-CZ"/>
        </w:rPr>
        <w:t>.</w:t>
      </w:r>
    </w:p>
    <w:p w14:paraId="21A8AC36" w14:textId="77777777" w:rsidR="005A62B7" w:rsidRPr="00981FAD" w:rsidRDefault="005A62B7" w:rsidP="005A62B7">
      <w:pPr>
        <w:pStyle w:val="P68B1DB1-Normal4"/>
        <w:rPr>
          <w:lang w:val="cs-CZ"/>
        </w:rPr>
      </w:pPr>
      <w:r w:rsidRPr="00981FAD">
        <w:rPr>
          <w:lang w:val="cs-CZ"/>
        </w:rPr>
        <w:t>&gt;&gt; Zjistěte více</w:t>
      </w:r>
    </w:p>
    <w:p w14:paraId="5EE36909" w14:textId="77777777" w:rsidR="005A62B7" w:rsidRPr="00981FAD" w:rsidRDefault="005A62B7" w:rsidP="005A62B7">
      <w:pPr>
        <w:rPr>
          <w:color w:val="FF0000"/>
          <w:lang w:val="cs-CZ"/>
        </w:rPr>
      </w:pPr>
    </w:p>
    <w:p w14:paraId="55415ACE" w14:textId="77777777" w:rsidR="005A62B7" w:rsidRPr="00981FAD" w:rsidRDefault="005A62B7" w:rsidP="005A62B7">
      <w:pPr>
        <w:pStyle w:val="P68B1DB1-Normal5"/>
        <w:rPr>
          <w:lang w:val="cs-CZ"/>
        </w:rPr>
      </w:pPr>
      <w:r w:rsidRPr="00981FAD">
        <w:rPr>
          <w:lang w:val="cs-CZ"/>
        </w:rPr>
        <w:t>Pošta</w:t>
      </w:r>
    </w:p>
    <w:p w14:paraId="47457730" w14:textId="0902C88E" w:rsidR="005A62B7" w:rsidRPr="00981FAD" w:rsidRDefault="005A62B7" w:rsidP="005A62B7">
      <w:pPr>
        <w:rPr>
          <w:lang w:val="cs-CZ"/>
        </w:rPr>
      </w:pPr>
      <w:r w:rsidRPr="00981FAD">
        <w:rPr>
          <w:b/>
          <w:lang w:val="cs-CZ"/>
        </w:rPr>
        <w:t>Předmět:</w:t>
      </w:r>
      <w:r w:rsidRPr="00981FAD">
        <w:rPr>
          <w:lang w:val="cs-CZ"/>
        </w:rPr>
        <w:t xml:space="preserve"> </w:t>
      </w: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</w:t>
      </w:r>
      <w:del w:id="5" w:author="Marek Chládek - 2N" w:date="2024-05-29T11:42:00Z" w16du:dateUtc="2024-05-29T09:42:00Z">
        <w:r w:rsidRPr="00981FAD" w:rsidDel="00DA1F27">
          <w:rPr>
            <w:lang w:val="cs-CZ"/>
          </w:rPr>
          <w:delText xml:space="preserve">– </w:delText>
        </w:r>
      </w:del>
      <w:r w:rsidRPr="00981FAD">
        <w:rPr>
          <w:lang w:val="cs-CZ"/>
        </w:rPr>
        <w:t xml:space="preserve">nyní </w:t>
      </w:r>
      <w:ins w:id="6" w:author="Marek Chládek - 2N" w:date="2024-05-29T11:43:00Z" w16du:dateUtc="2024-05-29T09:43:00Z">
        <w:r w:rsidR="00DA1F27">
          <w:rPr>
            <w:lang w:val="cs-CZ"/>
          </w:rPr>
          <w:t xml:space="preserve">i </w:t>
        </w:r>
      </w:ins>
      <w:r w:rsidRPr="00981FAD">
        <w:rPr>
          <w:lang w:val="cs-CZ"/>
        </w:rPr>
        <w:t>s indukční smyčkou</w:t>
      </w:r>
    </w:p>
    <w:p w14:paraId="4EFA4AEC" w14:textId="5C50A59A" w:rsidR="005A62B7" w:rsidRPr="00981FAD" w:rsidRDefault="005A62B7" w:rsidP="005A62B7">
      <w:pPr>
        <w:rPr>
          <w:lang w:val="cs-CZ"/>
        </w:rPr>
      </w:pPr>
      <w:r w:rsidRPr="00981FAD">
        <w:rPr>
          <w:b/>
          <w:lang w:val="cs-CZ"/>
        </w:rPr>
        <w:t>Úvodní titulek:</w:t>
      </w:r>
      <w:r w:rsidRPr="00981FAD">
        <w:rPr>
          <w:lang w:val="cs-CZ"/>
        </w:rPr>
        <w:t xml:space="preserve"> Přineste </w:t>
      </w:r>
      <w:del w:id="7" w:author="Marek Chládek - 2N" w:date="2024-05-29T11:42:00Z" w16du:dateUtc="2024-05-29T09:42:00Z">
        <w:r w:rsidRPr="00981FAD" w:rsidDel="00DA1F27">
          <w:rPr>
            <w:lang w:val="cs-CZ"/>
          </w:rPr>
          <w:delText xml:space="preserve">IP </w:delText>
        </w:r>
      </w:del>
      <w:r w:rsidRPr="00981FAD">
        <w:rPr>
          <w:lang w:val="cs-CZ"/>
        </w:rPr>
        <w:t>výkon</w:t>
      </w:r>
      <w:ins w:id="8" w:author="Marek Chládek - 2N" w:date="2024-05-29T11:42:00Z" w16du:dateUtc="2024-05-29T09:42:00Z">
        <w:r w:rsidR="00DA1F27">
          <w:rPr>
            <w:lang w:val="cs-CZ"/>
          </w:rPr>
          <w:t xml:space="preserve"> IP opravdu</w:t>
        </w:r>
      </w:ins>
      <w:r w:rsidRPr="00981FAD">
        <w:rPr>
          <w:lang w:val="cs-CZ"/>
        </w:rPr>
        <w:t xml:space="preserve"> do všech domácností. </w:t>
      </w:r>
    </w:p>
    <w:p w14:paraId="73191B72" w14:textId="3B96DD86" w:rsidR="005A62B7" w:rsidRPr="00981FAD" w:rsidDel="00DA1F27" w:rsidRDefault="005A62B7" w:rsidP="005A62B7">
      <w:pPr>
        <w:pStyle w:val="P68B1DB1-Normal3"/>
        <w:rPr>
          <w:del w:id="9" w:author="Marek Chládek - 2N" w:date="2024-05-29T11:41:00Z" w16du:dateUtc="2024-05-29T09:41:00Z"/>
          <w:lang w:val="cs-CZ"/>
        </w:rPr>
      </w:pPr>
      <w:del w:id="10" w:author="Marek Chládek - 2N" w:date="2024-05-29T11:41:00Z" w16du:dateUtc="2024-05-29T09:41:00Z">
        <w:r w:rsidRPr="00981FAD" w:rsidDel="00DA1F27">
          <w:rPr>
            <w:lang w:val="cs-CZ"/>
          </w:rPr>
          <w:delText>Korpus:</w:delText>
        </w:r>
      </w:del>
    </w:p>
    <w:p w14:paraId="253ECAD8" w14:textId="77777777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 xml:space="preserve">Dobrý den, </w:t>
      </w:r>
    </w:p>
    <w:p w14:paraId="74F87FA1" w14:textId="480B3610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 xml:space="preserve">chcete svůj příští projekt zpřístupnit osobám se sluchovým </w:t>
      </w:r>
      <w:del w:id="11" w:author="Marek Chládek - 2N" w:date="2024-05-29T11:42:00Z" w16du:dateUtc="2024-05-29T09:42:00Z">
        <w:r w:rsidRPr="00981FAD" w:rsidDel="00DA1F27">
          <w:rPr>
            <w:lang w:val="cs-CZ"/>
          </w:rPr>
          <w:delText>znevýhodněním</w:delText>
        </w:r>
      </w:del>
      <w:ins w:id="12" w:author="Marek Chládek - 2N" w:date="2024-05-29T11:42:00Z" w16du:dateUtc="2024-05-29T09:42:00Z">
        <w:r w:rsidR="00DA1F27">
          <w:rPr>
            <w:lang w:val="cs-CZ"/>
          </w:rPr>
          <w:t>postižením</w:t>
        </w:r>
      </w:ins>
      <w:r w:rsidRPr="00981FAD">
        <w:rPr>
          <w:lang w:val="cs-CZ"/>
        </w:rPr>
        <w:t>? Máte k dispozici nižší rozpočet, ale přesto byste chtěli IP video a vysokou spolehlivost?</w:t>
      </w:r>
    </w:p>
    <w:p w14:paraId="7C454868" w14:textId="6D0AE21E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>Dobrá zpráva</w:t>
      </w:r>
      <w:ins w:id="13" w:author="Marek Chládek - 2N" w:date="2024-05-29T11:43:00Z" w16du:dateUtc="2024-05-29T09:43:00Z">
        <w:r w:rsidR="00DA1F27">
          <w:rPr>
            <w:lang w:val="cs-CZ"/>
          </w:rPr>
          <w:t>:</w:t>
        </w:r>
      </w:ins>
      <w:del w:id="14" w:author="Marek Chládek - 2N" w:date="2024-05-29T11:43:00Z" w16du:dateUtc="2024-05-29T09:43:00Z">
        <w:r w:rsidRPr="00981FAD" w:rsidDel="00DA1F27">
          <w:rPr>
            <w:lang w:val="cs-CZ"/>
          </w:rPr>
          <w:delText xml:space="preserve"> -</w:delText>
        </w:r>
      </w:del>
      <w:r w:rsidRPr="00981FAD">
        <w:rPr>
          <w:lang w:val="cs-CZ"/>
        </w:rPr>
        <w:t xml:space="preserve"> </w:t>
      </w: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</w:t>
      </w:r>
      <w:ins w:id="15" w:author="Marek Chládek - 2N" w:date="2024-05-29T11:45:00Z" w16du:dateUtc="2024-05-29T09:45:00Z">
        <w:r w:rsidR="00DA1F27">
          <w:rPr>
            <w:lang w:val="cs-CZ"/>
          </w:rPr>
          <w:t>má novou verzi</w:t>
        </w:r>
      </w:ins>
      <w:del w:id="16" w:author="Marek Chládek - 2N" w:date="2024-05-29T11:45:00Z" w16du:dateUtc="2024-05-29T09:45:00Z">
        <w:r w:rsidRPr="00981FAD" w:rsidDel="00DA1F27">
          <w:rPr>
            <w:lang w:val="cs-CZ"/>
          </w:rPr>
          <w:delText>je nyní dodáván</w:delText>
        </w:r>
      </w:del>
      <w:r w:rsidRPr="00981FAD">
        <w:rPr>
          <w:lang w:val="cs-CZ"/>
        </w:rPr>
        <w:t xml:space="preserve"> s </w:t>
      </w:r>
      <w:r w:rsidRPr="00981FAD">
        <w:rPr>
          <w:b/>
          <w:lang w:val="cs-CZ"/>
        </w:rPr>
        <w:t>vestavěnou indukční smyčkou</w:t>
      </w:r>
      <w:r w:rsidRPr="00981FAD">
        <w:rPr>
          <w:lang w:val="cs-CZ"/>
        </w:rPr>
        <w:t xml:space="preserve">. </w:t>
      </w:r>
    </w:p>
    <w:p w14:paraId="08F7C6FB" w14:textId="77777777" w:rsidR="005A62B7" w:rsidRPr="00981FAD" w:rsidRDefault="005A62B7" w:rsidP="005A62B7">
      <w:pPr>
        <w:rPr>
          <w:sz w:val="28"/>
          <w:lang w:val="cs-CZ"/>
        </w:rPr>
      </w:pPr>
      <w:r w:rsidRPr="00981FAD">
        <w:rPr>
          <w:sz w:val="28"/>
          <w:lang w:val="cs-CZ"/>
        </w:rPr>
        <w:t>Přineste IP výkon do všech domácností!</w:t>
      </w:r>
    </w:p>
    <w:p w14:paraId="24992EC7" w14:textId="004A2AA3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 xml:space="preserve">Indukční smyčka </w:t>
      </w:r>
      <w:r w:rsidRPr="00981FAD">
        <w:rPr>
          <w:b/>
          <w:lang w:val="cs-CZ"/>
        </w:rPr>
        <w:t xml:space="preserve">přenáší zvukové signály přímo do </w:t>
      </w:r>
      <w:ins w:id="17" w:author="Marek Chládek - 2N" w:date="2024-05-29T11:45:00Z" w16du:dateUtc="2024-05-29T09:45:00Z">
        <w:r w:rsidR="00DA1F27">
          <w:rPr>
            <w:b/>
            <w:lang w:val="cs-CZ"/>
          </w:rPr>
          <w:t>na</w:t>
        </w:r>
      </w:ins>
      <w:r w:rsidRPr="00981FAD">
        <w:rPr>
          <w:b/>
          <w:lang w:val="cs-CZ"/>
        </w:rPr>
        <w:t>sl</w:t>
      </w:r>
      <w:ins w:id="18" w:author="Marek Chládek - 2N" w:date="2024-05-29T11:45:00Z" w16du:dateUtc="2024-05-29T09:45:00Z">
        <w:r w:rsidR="00DA1F27">
          <w:rPr>
            <w:b/>
            <w:lang w:val="cs-CZ"/>
          </w:rPr>
          <w:t>o</w:t>
        </w:r>
      </w:ins>
      <w:r w:rsidRPr="00981FAD">
        <w:rPr>
          <w:b/>
          <w:lang w:val="cs-CZ"/>
        </w:rPr>
        <w:t>uchadel rezidentů se sluchovým znevýhodněním</w:t>
      </w:r>
      <w:r w:rsidRPr="00981FAD">
        <w:rPr>
          <w:lang w:val="cs-CZ"/>
        </w:rPr>
        <w:t xml:space="preserve">, čímž zajišťuje </w:t>
      </w:r>
      <w:r w:rsidRPr="00981FAD">
        <w:rPr>
          <w:b/>
          <w:lang w:val="cs-CZ"/>
        </w:rPr>
        <w:t>zřetelnou a ničím nerušenou komunikaci</w:t>
      </w:r>
      <w:r w:rsidRPr="00981FAD">
        <w:rPr>
          <w:lang w:val="cs-CZ"/>
        </w:rPr>
        <w:t xml:space="preserve">. </w:t>
      </w:r>
    </w:p>
    <w:p w14:paraId="23A4467C" w14:textId="77777777" w:rsidR="005A62B7" w:rsidRPr="00981FAD" w:rsidRDefault="005A62B7" w:rsidP="005A62B7">
      <w:pPr>
        <w:pStyle w:val="P68B1DB1-Normal3"/>
        <w:rPr>
          <w:lang w:val="cs-CZ"/>
        </w:rPr>
      </w:pPr>
      <w:r w:rsidRPr="00981FAD">
        <w:rPr>
          <w:lang w:val="cs-CZ"/>
        </w:rPr>
        <w:t xml:space="preserve">Co dalšího </w:t>
      </w: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nabízí?</w:t>
      </w:r>
    </w:p>
    <w:p w14:paraId="7030D3BE" w14:textId="77777777" w:rsidR="005A62B7" w:rsidRPr="00981FAD" w:rsidRDefault="005A62B7" w:rsidP="005A62B7">
      <w:pPr>
        <w:rPr>
          <w:lang w:val="cs-CZ"/>
        </w:rPr>
      </w:pP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je 4palcový dveřní telefon podporující IP video, který kombinuje cenovou dostupnost se spolehlivostí a moderními funkcemi: představuje tak skvělou volbu pro </w:t>
      </w:r>
      <w:r w:rsidRPr="00981FAD">
        <w:rPr>
          <w:b/>
          <w:lang w:val="cs-CZ"/>
        </w:rPr>
        <w:t>rezidenční projekty střední cenové kategorie</w:t>
      </w:r>
    </w:p>
    <w:p w14:paraId="1C3811EB" w14:textId="72622DF8" w:rsidR="005A62B7" w:rsidRPr="00981FAD" w:rsidRDefault="005A62B7" w:rsidP="005A62B7">
      <w:pPr>
        <w:pStyle w:val="ListParagraph"/>
        <w:numPr>
          <w:ilvl w:val="0"/>
          <w:numId w:val="1"/>
        </w:numPr>
        <w:rPr>
          <w:lang w:val="cs-CZ"/>
        </w:rPr>
      </w:pPr>
      <w:r w:rsidRPr="00981FAD">
        <w:rPr>
          <w:b/>
          <w:lang w:val="cs-CZ"/>
        </w:rPr>
        <w:t>Kvalitní IP video</w:t>
      </w:r>
      <w:r w:rsidRPr="00981FAD">
        <w:rPr>
          <w:lang w:val="cs-CZ"/>
        </w:rPr>
        <w:t>: Zapomeňte na neostr</w:t>
      </w:r>
      <w:ins w:id="19" w:author="Marek Chládek - 2N" w:date="2024-05-29T11:46:00Z" w16du:dateUtc="2024-05-29T09:46:00Z">
        <w:r w:rsidR="00DA1F27">
          <w:rPr>
            <w:lang w:val="cs-CZ"/>
          </w:rPr>
          <w:t>é</w:t>
        </w:r>
      </w:ins>
      <w:del w:id="20" w:author="Marek Chládek - 2N" w:date="2024-05-29T11:46:00Z" w16du:dateUtc="2024-05-29T09:46:00Z">
        <w:r w:rsidRPr="00981FAD" w:rsidDel="00DA1F27">
          <w:rPr>
            <w:lang w:val="cs-CZ"/>
          </w:rPr>
          <w:delText>á</w:delText>
        </w:r>
      </w:del>
      <w:r w:rsidRPr="00981FAD">
        <w:rPr>
          <w:lang w:val="cs-CZ"/>
        </w:rPr>
        <w:t xml:space="preserve"> vide</w:t>
      </w:r>
      <w:ins w:id="21" w:author="Marek Chládek - 2N" w:date="2024-05-29T11:46:00Z" w16du:dateUtc="2024-05-29T09:46:00Z">
        <w:r w:rsidR="00DA1F27">
          <w:rPr>
            <w:lang w:val="cs-CZ"/>
          </w:rPr>
          <w:t>o</w:t>
        </w:r>
      </w:ins>
      <w:del w:id="22" w:author="Marek Chládek - 2N" w:date="2024-05-29T11:46:00Z" w16du:dateUtc="2024-05-29T09:46:00Z">
        <w:r w:rsidRPr="00981FAD" w:rsidDel="00DA1F27">
          <w:rPr>
            <w:lang w:val="cs-CZ"/>
          </w:rPr>
          <w:delText>a</w:delText>
        </w:r>
      </w:del>
      <w:r w:rsidRPr="00981FAD">
        <w:rPr>
          <w:lang w:val="cs-CZ"/>
        </w:rPr>
        <w:t xml:space="preserve"> ze zastaralých analogových jednotek. </w:t>
      </w:r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poskytuje vysoce kvalitní IP video, zvyšuje úroveň zabezpečení a splňuje </w:t>
      </w:r>
      <w:del w:id="23" w:author="Marek Chládek - 2N" w:date="2024-05-29T11:46:00Z" w16du:dateUtc="2024-05-29T09:46:00Z">
        <w:r w:rsidRPr="00981FAD" w:rsidDel="00DA1F27">
          <w:rPr>
            <w:lang w:val="cs-CZ"/>
          </w:rPr>
          <w:delText xml:space="preserve">moderní </w:delText>
        </w:r>
      </w:del>
      <w:r w:rsidRPr="00981FAD">
        <w:rPr>
          <w:lang w:val="cs-CZ"/>
        </w:rPr>
        <w:t xml:space="preserve">standardy </w:t>
      </w:r>
      <w:ins w:id="24" w:author="Marek Chládek - 2N" w:date="2024-05-29T11:46:00Z" w16du:dateUtc="2024-05-29T09:46:00Z">
        <w:r w:rsidR="00DA1F27">
          <w:rPr>
            <w:lang w:val="cs-CZ"/>
          </w:rPr>
          <w:t xml:space="preserve">moderního </w:t>
        </w:r>
      </w:ins>
      <w:r w:rsidRPr="00981FAD">
        <w:rPr>
          <w:lang w:val="cs-CZ"/>
        </w:rPr>
        <w:t>bydlení</w:t>
      </w:r>
      <w:ins w:id="25" w:author="Marek Chládek - 2N" w:date="2024-05-29T11:46:00Z" w16du:dateUtc="2024-05-29T09:46:00Z">
        <w:r w:rsidR="00DA1F27">
          <w:rPr>
            <w:lang w:val="cs-CZ"/>
          </w:rPr>
          <w:t>.</w:t>
        </w:r>
      </w:ins>
    </w:p>
    <w:p w14:paraId="2E141B72" w14:textId="172E21B5" w:rsidR="005A62B7" w:rsidRPr="00981FAD" w:rsidRDefault="005A62B7" w:rsidP="005A62B7">
      <w:pPr>
        <w:pStyle w:val="ListParagraph"/>
        <w:numPr>
          <w:ilvl w:val="0"/>
          <w:numId w:val="1"/>
        </w:numPr>
        <w:rPr>
          <w:lang w:val="cs-CZ"/>
        </w:rPr>
      </w:pPr>
      <w:r w:rsidRPr="00981FAD">
        <w:rPr>
          <w:b/>
          <w:lang w:val="cs-CZ"/>
        </w:rPr>
        <w:t xml:space="preserve">Nedílná součást </w:t>
      </w:r>
      <w:proofErr w:type="gramStart"/>
      <w:r w:rsidRPr="00981FAD">
        <w:rPr>
          <w:b/>
          <w:lang w:val="cs-CZ"/>
        </w:rPr>
        <w:t>2N</w:t>
      </w:r>
      <w:proofErr w:type="gramEnd"/>
      <w:r w:rsidRPr="00981FAD">
        <w:rPr>
          <w:b/>
          <w:lang w:val="cs-CZ"/>
        </w:rPr>
        <w:t xml:space="preserve"> ekosystému</w:t>
      </w:r>
      <w:r w:rsidRPr="00981FAD">
        <w:rPr>
          <w:lang w:val="cs-CZ"/>
        </w:rPr>
        <w:t xml:space="preserve">: </w:t>
      </w:r>
      <w:ins w:id="26" w:author="Marek Chládek - 2N" w:date="2024-05-29T11:46:00Z" w16du:dateUtc="2024-05-29T09:46:00Z">
        <w:del w:id="27" w:author="Marek Chládek - 2N" w:date="2024-05-29T11:31:00Z" w16du:dateUtc="2024-05-29T09:31:00Z">
          <w:r w:rsidR="00DA1F27" w:rsidRPr="00981FAD" w:rsidDel="005C2825">
            <w:rPr>
              <w:lang w:val="cs-CZ"/>
            </w:rPr>
            <w:delText xml:space="preserve">Používá </w:delText>
          </w:r>
        </w:del>
        <w:r w:rsidR="00DA1F27">
          <w:rPr>
            <w:lang w:val="cs-CZ"/>
          </w:rPr>
          <w:t>Běží na</w:t>
        </w:r>
        <w:r w:rsidR="00DA1F27" w:rsidRPr="00981FAD">
          <w:rPr>
            <w:lang w:val="cs-CZ"/>
          </w:rPr>
          <w:t xml:space="preserve"> výkonn</w:t>
        </w:r>
        <w:r w:rsidR="00DA1F27">
          <w:rPr>
            <w:lang w:val="cs-CZ"/>
          </w:rPr>
          <w:t>ém</w:t>
        </w:r>
        <w:del w:id="28" w:author="Marek Chládek - 2N" w:date="2024-05-29T11:31:00Z" w16du:dateUtc="2024-05-29T09:31:00Z">
          <w:r w:rsidR="00DA1F27" w:rsidRPr="00981FAD" w:rsidDel="005C2825">
            <w:rPr>
              <w:lang w:val="cs-CZ"/>
            </w:rPr>
            <w:delText>ý</w:delText>
          </w:r>
        </w:del>
        <w:r w:rsidR="00DA1F27" w:rsidRPr="00981FAD">
          <w:rPr>
            <w:lang w:val="cs-CZ"/>
          </w:rPr>
          <w:t xml:space="preserve"> a spolehliv</w:t>
        </w:r>
        <w:del w:id="29" w:author="Marek Chládek - 2N" w:date="2024-05-29T11:31:00Z" w16du:dateUtc="2024-05-29T09:31:00Z">
          <w:r w:rsidR="00DA1F27" w:rsidRPr="00981FAD" w:rsidDel="005C2825">
            <w:rPr>
              <w:lang w:val="cs-CZ"/>
            </w:rPr>
            <w:delText>ý</w:delText>
          </w:r>
        </w:del>
        <w:r w:rsidR="00DA1F27">
          <w:rPr>
            <w:lang w:val="cs-CZ"/>
          </w:rPr>
          <w:t>ém</w:t>
        </w:r>
        <w:r w:rsidR="00DA1F27" w:rsidRPr="00981FAD">
          <w:rPr>
            <w:lang w:val="cs-CZ"/>
          </w:rPr>
          <w:t xml:space="preserve"> </w:t>
        </w:r>
        <w:del w:id="30" w:author="Marek Chládek - 2N" w:date="2024-05-29T11:31:00Z" w16du:dateUtc="2024-05-29T09:31:00Z">
          <w:r w:rsidR="00DA1F27" w:rsidRPr="00981FAD" w:rsidDel="005C2825">
            <w:rPr>
              <w:lang w:val="cs-CZ"/>
            </w:rPr>
            <w:delText xml:space="preserve">operační systém </w:delText>
          </w:r>
        </w:del>
        <w:r w:rsidR="00DA1F27" w:rsidRPr="00981FAD">
          <w:rPr>
            <w:lang w:val="cs-CZ"/>
          </w:rPr>
          <w:t xml:space="preserve">2N OS, takže je kompatibilní se všemi ostatními </w:t>
        </w:r>
        <w:del w:id="31" w:author="Marek Chládek - 2N" w:date="2024-05-29T11:32:00Z" w16du:dateUtc="2024-05-29T09:32:00Z">
          <w:r w:rsidR="00DA1F27" w:rsidRPr="00981FAD" w:rsidDel="000412F5">
            <w:rPr>
              <w:lang w:val="cs-CZ"/>
            </w:rPr>
            <w:delText xml:space="preserve">2N </w:delText>
          </w:r>
        </w:del>
        <w:r w:rsidR="00DA1F27" w:rsidRPr="00981FAD">
          <w:rPr>
            <w:lang w:val="cs-CZ"/>
          </w:rPr>
          <w:t>produkty</w:t>
        </w:r>
        <w:r w:rsidR="00DA1F27">
          <w:rPr>
            <w:lang w:val="cs-CZ"/>
          </w:rPr>
          <w:t xml:space="preserve"> 2N.</w:t>
        </w:r>
      </w:ins>
      <w:del w:id="32" w:author="Marek Chládek - 2N" w:date="2024-05-29T11:46:00Z" w16du:dateUtc="2024-05-29T09:46:00Z">
        <w:r w:rsidRPr="00981FAD" w:rsidDel="00DA1F27">
          <w:rPr>
            <w:lang w:val="cs-CZ"/>
          </w:rPr>
          <w:delText xml:space="preserve">Používá výkonný a spolehlivý operační systém 2N OS, takže je kompatibilní se všemi ostatními 2N produkty </w:delText>
        </w:r>
      </w:del>
    </w:p>
    <w:p w14:paraId="16E01D1E" w14:textId="77777777" w:rsidR="00DA1F27" w:rsidRPr="00981FAD" w:rsidRDefault="00DA1F27" w:rsidP="00DA1F27">
      <w:pPr>
        <w:pStyle w:val="ListParagraph"/>
        <w:numPr>
          <w:ilvl w:val="0"/>
          <w:numId w:val="1"/>
        </w:numPr>
        <w:rPr>
          <w:ins w:id="33" w:author="Marek Chládek - 2N" w:date="2024-05-29T11:47:00Z" w16du:dateUtc="2024-05-29T09:47:00Z"/>
          <w:lang w:val="cs-CZ"/>
        </w:rPr>
      </w:pPr>
      <w:ins w:id="34" w:author="Marek Chládek - 2N" w:date="2024-05-29T11:47:00Z" w16du:dateUtc="2024-05-29T09:47:00Z">
        <w:r>
          <w:rPr>
            <w:b/>
            <w:lang w:val="cs-CZ"/>
          </w:rPr>
          <w:t>Vzdálená s</w:t>
        </w:r>
        <w:del w:id="35" w:author="Marek Chládek - 2N" w:date="2024-05-29T11:32:00Z" w16du:dateUtc="2024-05-29T09:32:00Z">
          <w:r w:rsidRPr="00981FAD" w:rsidDel="000412F5">
            <w:rPr>
              <w:b/>
              <w:lang w:val="cs-CZ"/>
            </w:rPr>
            <w:delText>S</w:delText>
          </w:r>
        </w:del>
        <w:r w:rsidRPr="00981FAD">
          <w:rPr>
            <w:b/>
            <w:lang w:val="cs-CZ"/>
          </w:rPr>
          <w:t>pr</w:t>
        </w:r>
        <w:r>
          <w:rPr>
            <w:b/>
            <w:lang w:val="cs-CZ"/>
          </w:rPr>
          <w:t>á</w:t>
        </w:r>
        <w:del w:id="36" w:author="Marek Chládek - 2N" w:date="2024-05-29T11:32:00Z" w16du:dateUtc="2024-05-29T09:32:00Z">
          <w:r w:rsidRPr="00981FAD" w:rsidDel="000412F5">
            <w:rPr>
              <w:b/>
              <w:lang w:val="cs-CZ"/>
            </w:rPr>
            <w:delText>a</w:delText>
          </w:r>
        </w:del>
        <w:r w:rsidRPr="00981FAD">
          <w:rPr>
            <w:b/>
            <w:lang w:val="cs-CZ"/>
          </w:rPr>
          <w:t>v</w:t>
        </w:r>
        <w:r>
          <w:rPr>
            <w:b/>
            <w:lang w:val="cs-CZ"/>
          </w:rPr>
          <w:t>a</w:t>
        </w:r>
        <w:del w:id="37" w:author="Marek Chládek - 2N" w:date="2024-05-29T11:32:00Z" w16du:dateUtc="2024-05-29T09:32:00Z">
          <w:r w:rsidRPr="00981FAD" w:rsidDel="000412F5">
            <w:rPr>
              <w:b/>
              <w:lang w:val="cs-CZ"/>
            </w:rPr>
            <w:delText>ování na dálku</w:delText>
          </w:r>
          <w:r w:rsidRPr="00981FAD" w:rsidDel="000412F5">
            <w:rPr>
              <w:lang w:val="cs-CZ"/>
            </w:rPr>
            <w:delText>:</w:delText>
          </w:r>
        </w:del>
        <w:r>
          <w:rPr>
            <w:lang w:val="cs-CZ"/>
          </w:rPr>
          <w:t>:</w:t>
        </w:r>
        <w:r w:rsidRPr="00981FAD">
          <w:rPr>
            <w:lang w:val="cs-CZ"/>
          </w:rPr>
          <w:t xml:space="preserve"> </w:t>
        </w:r>
        <w:del w:id="38" w:author="Marek Chládek - 2N" w:date="2024-05-29T11:32:00Z" w16du:dateUtc="2024-05-29T09:32:00Z">
          <w:r w:rsidRPr="00981FAD" w:rsidDel="00687B03">
            <w:rPr>
              <w:lang w:val="cs-CZ"/>
            </w:rPr>
            <w:delText>Lze jej</w:delText>
          </w:r>
        </w:del>
        <w:r>
          <w:rPr>
            <w:lang w:val="cs-CZ"/>
          </w:rPr>
          <w:t>Odpovídací jednotku můžete spravovat vzdáleně</w:t>
        </w:r>
        <w:del w:id="39" w:author="Marek Chládek - 2N" w:date="2024-05-29T11:32:00Z" w16du:dateUtc="2024-05-29T09:32:00Z">
          <w:r w:rsidRPr="00981FAD" w:rsidDel="00687B03">
            <w:rPr>
              <w:lang w:val="cs-CZ"/>
            </w:rPr>
            <w:delText xml:space="preserve"> spravovat na dálku</w:delText>
          </w:r>
        </w:del>
        <w:r w:rsidRPr="00981FAD">
          <w:rPr>
            <w:lang w:val="cs-CZ"/>
          </w:rPr>
          <w:t xml:space="preserve"> prostřednictvím </w:t>
        </w:r>
        <w:del w:id="40" w:author="Marek Chládek - 2N" w:date="2024-05-29T11:32:00Z" w16du:dateUtc="2024-05-29T09:32:00Z">
          <w:r w:rsidRPr="00981FAD" w:rsidDel="00687B03">
            <w:rPr>
              <w:lang w:val="cs-CZ"/>
            </w:rPr>
            <w:delText xml:space="preserve">platformy </w:delText>
          </w:r>
        </w:del>
        <w:r w:rsidRPr="00981FAD">
          <w:rPr>
            <w:lang w:val="cs-CZ"/>
          </w:rPr>
          <w:t>My2N Management Platform</w:t>
        </w:r>
        <w:r>
          <w:rPr>
            <w:lang w:val="cs-CZ"/>
          </w:rPr>
          <w:t>y.</w:t>
        </w:r>
      </w:ins>
    </w:p>
    <w:p w14:paraId="546DAB4C" w14:textId="3BBE8424" w:rsidR="005A62B7" w:rsidRPr="00981FAD" w:rsidDel="00DA1F27" w:rsidRDefault="005A62B7" w:rsidP="005A62B7">
      <w:pPr>
        <w:pStyle w:val="ListParagraph"/>
        <w:numPr>
          <w:ilvl w:val="0"/>
          <w:numId w:val="1"/>
        </w:numPr>
        <w:rPr>
          <w:del w:id="41" w:author="Marek Chládek - 2N" w:date="2024-05-29T11:47:00Z" w16du:dateUtc="2024-05-29T09:47:00Z"/>
          <w:lang w:val="cs-CZ"/>
        </w:rPr>
      </w:pPr>
      <w:del w:id="42" w:author="Marek Chládek - 2N" w:date="2024-05-29T11:47:00Z" w16du:dateUtc="2024-05-29T09:47:00Z">
        <w:r w:rsidRPr="00981FAD" w:rsidDel="00DA1F27">
          <w:rPr>
            <w:b/>
            <w:lang w:val="cs-CZ"/>
          </w:rPr>
          <w:delText>Spravování na dálku</w:delText>
        </w:r>
        <w:r w:rsidRPr="00981FAD" w:rsidDel="00DA1F27">
          <w:rPr>
            <w:lang w:val="cs-CZ"/>
          </w:rPr>
          <w:delText>: Lze jej spravovat na dálku prostřednictvím platformy My2N Management Platform</w:delText>
        </w:r>
      </w:del>
    </w:p>
    <w:p w14:paraId="72B92CDA" w14:textId="77777777" w:rsidR="00DA1F27" w:rsidRPr="00981FAD" w:rsidRDefault="00DA1F27" w:rsidP="00DA1F27">
      <w:pPr>
        <w:pStyle w:val="ListParagraph"/>
        <w:numPr>
          <w:ilvl w:val="0"/>
          <w:numId w:val="1"/>
        </w:numPr>
        <w:rPr>
          <w:ins w:id="43" w:author="Marek Chládek - 2N" w:date="2024-05-29T11:47:00Z" w16du:dateUtc="2024-05-29T09:47:00Z"/>
          <w:lang w:val="cs-CZ"/>
        </w:rPr>
      </w:pPr>
      <w:ins w:id="44" w:author="Marek Chládek - 2N" w:date="2024-05-29T11:47:00Z" w16du:dateUtc="2024-05-29T09:47:00Z">
        <w:r w:rsidRPr="00981FAD">
          <w:rPr>
            <w:b/>
            <w:lang w:val="cs-CZ"/>
          </w:rPr>
          <w:t xml:space="preserve">Snadná instalace: </w:t>
        </w:r>
        <w:proofErr w:type="gramStart"/>
        <w:r w:rsidRPr="00981FAD">
          <w:rPr>
            <w:lang w:val="cs-CZ"/>
          </w:rPr>
          <w:t>2N</w:t>
        </w:r>
        <w:proofErr w:type="gramEnd"/>
        <w:r w:rsidRPr="00981FAD">
          <w:rPr>
            <w:lang w:val="cs-CZ"/>
          </w:rPr>
          <w:t xml:space="preserve"> </w:t>
        </w:r>
        <w:proofErr w:type="spellStart"/>
        <w:r w:rsidRPr="00981FAD">
          <w:rPr>
            <w:lang w:val="cs-CZ"/>
          </w:rPr>
          <w:t>Clip</w:t>
        </w:r>
        <w:proofErr w:type="spellEnd"/>
        <w:r w:rsidRPr="00981FAD">
          <w:rPr>
            <w:lang w:val="cs-CZ"/>
          </w:rPr>
          <w:t xml:space="preserve"> </w:t>
        </w:r>
        <w:del w:id="45" w:author="Marek Chládek - 2N" w:date="2024-05-29T11:36:00Z" w16du:dateUtc="2024-05-29T09:36:00Z">
          <w:r w:rsidRPr="00981FAD" w:rsidDel="00BC410F">
            <w:rPr>
              <w:lang w:val="cs-CZ"/>
            </w:rPr>
            <w:delText>můžete „přichytit“</w:delText>
          </w:r>
        </w:del>
        <w:r>
          <w:rPr>
            <w:lang w:val="cs-CZ"/>
          </w:rPr>
          <w:t>nainstalujete</w:t>
        </w:r>
        <w:r w:rsidRPr="00981FAD">
          <w:rPr>
            <w:lang w:val="cs-CZ"/>
          </w:rPr>
          <w:t xml:space="preserve"> na zeď navrtáním pouhých dvou šroubů</w:t>
        </w:r>
        <w:r>
          <w:rPr>
            <w:lang w:val="cs-CZ"/>
          </w:rPr>
          <w:t>.</w:t>
        </w:r>
        <w:r w:rsidRPr="00981FAD">
          <w:rPr>
            <w:lang w:val="cs-CZ"/>
          </w:rPr>
          <w:t xml:space="preserve"> </w:t>
        </w:r>
        <w:del w:id="46" w:author="Marek Chládek - 2N" w:date="2024-05-29T11:36:00Z" w16du:dateUtc="2024-05-29T09:36:00Z">
          <w:r w:rsidRPr="00981FAD" w:rsidDel="003A6333">
            <w:rPr>
              <w:lang w:val="cs-CZ"/>
            </w:rPr>
            <w:delText>– jedná se o</w:delText>
          </w:r>
        </w:del>
        <w:r>
          <w:rPr>
            <w:lang w:val="cs-CZ"/>
          </w:rPr>
          <w:t>Je to</w:t>
        </w:r>
        <w:r w:rsidRPr="00981FAD">
          <w:rPr>
            <w:lang w:val="cs-CZ"/>
          </w:rPr>
          <w:t xml:space="preserve"> jedn</w:t>
        </w:r>
        <w:r>
          <w:rPr>
            <w:lang w:val="cs-CZ"/>
          </w:rPr>
          <w:t>a</w:t>
        </w:r>
        <w:del w:id="47" w:author="Marek Chládek - 2N" w:date="2024-05-29T11:37:00Z" w16du:dateUtc="2024-05-29T09:37:00Z">
          <w:r w:rsidRPr="00981FAD" w:rsidDel="003A6333">
            <w:rPr>
              <w:lang w:val="cs-CZ"/>
            </w:rPr>
            <w:delText>u</w:delText>
          </w:r>
        </w:del>
        <w:r w:rsidRPr="00981FAD">
          <w:rPr>
            <w:lang w:val="cs-CZ"/>
          </w:rPr>
          <w:t xml:space="preserve"> z nejrychlejších instalací </w:t>
        </w:r>
        <w:r w:rsidRPr="00981FAD">
          <w:rPr>
            <w:highlight w:val="yellow"/>
            <w:lang w:val="cs-CZ"/>
          </w:rPr>
          <w:t>dveřního telefonu</w:t>
        </w:r>
        <w:r w:rsidRPr="00981FAD">
          <w:rPr>
            <w:lang w:val="cs-CZ"/>
          </w:rPr>
          <w:t xml:space="preserve"> na trhu</w:t>
        </w:r>
        <w:r>
          <w:rPr>
            <w:lang w:val="cs-CZ"/>
          </w:rPr>
          <w:t>.</w:t>
        </w:r>
        <w:del w:id="48" w:author="Marek Chládek - 2N" w:date="2024-05-29T11:37:00Z" w16du:dateUtc="2024-05-29T09:37:00Z">
          <w:r w:rsidRPr="00981FAD" w:rsidDel="003A6333">
            <w:rPr>
              <w:lang w:val="cs-CZ"/>
            </w:rPr>
            <w:delText>!</w:delText>
          </w:r>
        </w:del>
      </w:ins>
    </w:p>
    <w:p w14:paraId="44FA92CB" w14:textId="77777777" w:rsidR="00DA1F27" w:rsidRPr="00981FAD" w:rsidRDefault="00DA1F27" w:rsidP="00DA1F27">
      <w:pPr>
        <w:pStyle w:val="ListParagraph"/>
        <w:numPr>
          <w:ilvl w:val="0"/>
          <w:numId w:val="1"/>
        </w:numPr>
        <w:rPr>
          <w:ins w:id="49" w:author="Marek Chládek - 2N" w:date="2024-05-29T11:47:00Z" w16du:dateUtc="2024-05-29T09:47:00Z"/>
          <w:lang w:val="cs-CZ"/>
        </w:rPr>
      </w:pPr>
      <w:ins w:id="50" w:author="Marek Chládek - 2N" w:date="2024-05-29T11:47:00Z" w16du:dateUtc="2024-05-29T09:47:00Z">
        <w:r w:rsidRPr="00981FAD">
          <w:rPr>
            <w:b/>
            <w:lang w:val="cs-CZ"/>
          </w:rPr>
          <w:lastRenderedPageBreak/>
          <w:t xml:space="preserve">Podpora </w:t>
        </w:r>
        <w:del w:id="51" w:author="Marek Chládek - 2N" w:date="2024-05-29T11:37:00Z" w16du:dateUtc="2024-05-29T09:37:00Z">
          <w:r w:rsidRPr="00981FAD" w:rsidDel="003A6333">
            <w:rPr>
              <w:b/>
              <w:lang w:val="cs-CZ"/>
            </w:rPr>
            <w:delText xml:space="preserve">tlačítka </w:delText>
          </w:r>
        </w:del>
        <w:r w:rsidRPr="00981FAD">
          <w:rPr>
            <w:b/>
            <w:lang w:val="cs-CZ"/>
          </w:rPr>
          <w:t>zvonk</w:t>
        </w:r>
        <w:del w:id="52" w:author="Marek Chládek - 2N" w:date="2024-05-29T11:37:00Z" w16du:dateUtc="2024-05-29T09:37:00Z">
          <w:r w:rsidRPr="00981FAD" w:rsidDel="003A6333">
            <w:rPr>
              <w:b/>
              <w:lang w:val="cs-CZ"/>
            </w:rPr>
            <w:delText>u</w:delText>
          </w:r>
        </w:del>
        <w:r>
          <w:rPr>
            <w:b/>
            <w:lang w:val="cs-CZ"/>
          </w:rPr>
          <w:t>ového tlačítka</w:t>
        </w:r>
        <w:r w:rsidRPr="00981FAD">
          <w:rPr>
            <w:b/>
            <w:lang w:val="cs-CZ"/>
          </w:rPr>
          <w:t>:</w:t>
        </w:r>
        <w:r w:rsidRPr="00981FAD">
          <w:rPr>
            <w:lang w:val="cs-CZ"/>
          </w:rPr>
          <w:t xml:space="preserve"> Připojte </w:t>
        </w:r>
        <w:del w:id="53" w:author="Marek Chládek - 2N" w:date="2024-05-29T11:37:00Z" w16du:dateUtc="2024-05-29T09:37:00Z">
          <w:r w:rsidRPr="00981FAD" w:rsidDel="003A6333">
            <w:rPr>
              <w:lang w:val="cs-CZ"/>
            </w:rPr>
            <w:delText xml:space="preserve">tlačítko </w:delText>
          </w:r>
        </w:del>
        <w:r w:rsidRPr="00981FAD">
          <w:rPr>
            <w:lang w:val="cs-CZ"/>
          </w:rPr>
          <w:t>zvonk</w:t>
        </w:r>
        <w:del w:id="54" w:author="Marek Chládek - 2N" w:date="2024-05-29T11:37:00Z" w16du:dateUtc="2024-05-29T09:37:00Z">
          <w:r w:rsidRPr="00981FAD" w:rsidDel="003A6333">
            <w:rPr>
              <w:lang w:val="cs-CZ"/>
            </w:rPr>
            <w:delText>u</w:delText>
          </w:r>
        </w:del>
        <w:r>
          <w:rPr>
            <w:lang w:val="cs-CZ"/>
          </w:rPr>
          <w:t>ové tlačítko</w:t>
        </w:r>
        <w:r w:rsidRPr="00981FAD">
          <w:rPr>
            <w:lang w:val="cs-CZ"/>
          </w:rPr>
          <w:t xml:space="preserve"> přímo k</w:t>
        </w:r>
        <w:r>
          <w:rPr>
            <w:lang w:val="cs-CZ"/>
          </w:rPr>
          <w:t xml:space="preserve"> jednotce</w:t>
        </w:r>
        <w:r w:rsidRPr="00981FAD">
          <w:rPr>
            <w:lang w:val="cs-CZ"/>
          </w:rPr>
          <w:t xml:space="preserve"> </w:t>
        </w:r>
        <w:proofErr w:type="gramStart"/>
        <w:r w:rsidRPr="00981FAD">
          <w:rPr>
            <w:lang w:val="cs-CZ"/>
          </w:rPr>
          <w:t>2N</w:t>
        </w:r>
        <w:proofErr w:type="gramEnd"/>
        <w:r w:rsidRPr="00981FAD">
          <w:rPr>
            <w:lang w:val="cs-CZ"/>
          </w:rPr>
          <w:t xml:space="preserve"> </w:t>
        </w:r>
        <w:proofErr w:type="spellStart"/>
        <w:r w:rsidRPr="00981FAD">
          <w:rPr>
            <w:lang w:val="cs-CZ"/>
          </w:rPr>
          <w:t>Clip</w:t>
        </w:r>
        <w:proofErr w:type="spellEnd"/>
        <w:r w:rsidRPr="00981FAD">
          <w:rPr>
            <w:lang w:val="cs-CZ"/>
          </w:rPr>
          <w:t xml:space="preserve"> a vyhněte se nutnosti používat další elektronická zařízení</w:t>
        </w:r>
        <w:r>
          <w:rPr>
            <w:lang w:val="cs-CZ"/>
          </w:rPr>
          <w:t>.</w:t>
        </w:r>
      </w:ins>
    </w:p>
    <w:p w14:paraId="0E515602" w14:textId="4CE39862" w:rsidR="005A62B7" w:rsidRPr="00981FAD" w:rsidDel="00DA1F27" w:rsidRDefault="005A62B7" w:rsidP="005A62B7">
      <w:pPr>
        <w:pStyle w:val="ListParagraph"/>
        <w:numPr>
          <w:ilvl w:val="0"/>
          <w:numId w:val="1"/>
        </w:numPr>
        <w:rPr>
          <w:del w:id="55" w:author="Marek Chládek - 2N" w:date="2024-05-29T11:47:00Z" w16du:dateUtc="2024-05-29T09:47:00Z"/>
          <w:lang w:val="cs-CZ"/>
        </w:rPr>
      </w:pPr>
      <w:del w:id="56" w:author="Marek Chládek - 2N" w:date="2024-05-29T11:47:00Z" w16du:dateUtc="2024-05-29T09:47:00Z">
        <w:r w:rsidRPr="00981FAD" w:rsidDel="00DA1F27">
          <w:rPr>
            <w:b/>
            <w:lang w:val="cs-CZ"/>
          </w:rPr>
          <w:delText xml:space="preserve">Snadná instalace: </w:delText>
        </w:r>
        <w:r w:rsidRPr="00981FAD" w:rsidDel="00DA1F27">
          <w:rPr>
            <w:lang w:val="cs-CZ"/>
          </w:rPr>
          <w:delText>2N Clip můžete „přichytit“ na zeď navrtáním pouhých dvou šroubů – jedná se o jednu z nejrychlejších instalací na trhu!</w:delText>
        </w:r>
      </w:del>
    </w:p>
    <w:p w14:paraId="615D4492" w14:textId="20E7ABDE" w:rsidR="005A62B7" w:rsidRPr="00981FAD" w:rsidDel="00DA1F27" w:rsidRDefault="005A62B7" w:rsidP="005A62B7">
      <w:pPr>
        <w:pStyle w:val="ListParagraph"/>
        <w:numPr>
          <w:ilvl w:val="0"/>
          <w:numId w:val="1"/>
        </w:numPr>
        <w:rPr>
          <w:del w:id="57" w:author="Marek Chládek - 2N" w:date="2024-05-29T11:47:00Z" w16du:dateUtc="2024-05-29T09:47:00Z"/>
          <w:lang w:val="cs-CZ"/>
        </w:rPr>
      </w:pPr>
      <w:del w:id="58" w:author="Marek Chládek - 2N" w:date="2024-05-29T11:47:00Z" w16du:dateUtc="2024-05-29T09:47:00Z">
        <w:r w:rsidRPr="00981FAD" w:rsidDel="00DA1F27">
          <w:rPr>
            <w:b/>
            <w:lang w:val="cs-CZ"/>
          </w:rPr>
          <w:delText>Podpora tlačítka zvonku:</w:delText>
        </w:r>
        <w:r w:rsidRPr="00981FAD" w:rsidDel="00DA1F27">
          <w:rPr>
            <w:lang w:val="cs-CZ"/>
          </w:rPr>
          <w:delText xml:space="preserve"> Připojte tlačítko zvonku přímo k 2N Clip a vyhněte se nutnosti používat další elektronická zařízení</w:delText>
        </w:r>
      </w:del>
    </w:p>
    <w:p w14:paraId="521C7792" w14:textId="77777777" w:rsidR="005A62B7" w:rsidRPr="00981FAD" w:rsidRDefault="005A62B7" w:rsidP="005A62B7">
      <w:pPr>
        <w:pStyle w:val="P68B1DB1-Normal6"/>
        <w:rPr>
          <w:lang w:val="cs-CZ"/>
        </w:rPr>
      </w:pPr>
      <w:r w:rsidRPr="00981FAD">
        <w:rPr>
          <w:lang w:val="cs-CZ"/>
        </w:rPr>
        <w:t>[přidejte ceny, CTA a další informace o objednávce, jako obvykle]</w:t>
      </w:r>
    </w:p>
    <w:p w14:paraId="2923F069" w14:textId="77777777" w:rsidR="005A62B7" w:rsidRPr="00981FAD" w:rsidRDefault="005A62B7" w:rsidP="005A62B7">
      <w:pPr>
        <w:rPr>
          <w:color w:val="FF0000"/>
          <w:lang w:val="cs-CZ"/>
        </w:rPr>
      </w:pPr>
    </w:p>
    <w:p w14:paraId="62CAB3D9" w14:textId="77777777" w:rsidR="005A62B7" w:rsidRPr="00981FAD" w:rsidRDefault="005A62B7" w:rsidP="005A62B7">
      <w:pPr>
        <w:pStyle w:val="P68B1DB1-Normal5"/>
        <w:rPr>
          <w:lang w:val="cs-CZ"/>
        </w:rPr>
      </w:pPr>
      <w:r w:rsidRPr="00981FAD">
        <w:rPr>
          <w:lang w:val="cs-CZ"/>
        </w:rPr>
        <w:t>Sociální média</w:t>
      </w:r>
    </w:p>
    <w:p w14:paraId="15628585" w14:textId="0B1E81EC" w:rsidR="005A62B7" w:rsidRPr="00981FAD" w:rsidRDefault="005A62B7" w:rsidP="005A62B7">
      <w:pPr>
        <w:rPr>
          <w:lang w:val="cs-CZ"/>
        </w:rPr>
      </w:pPr>
      <w:r w:rsidRPr="00981FAD">
        <w:rPr>
          <w:lang w:val="cs-CZ"/>
        </w:rPr>
        <w:t>Zařaďte do svého příštího projektu cenově dostupné a vysoce kvalitní IP video</w:t>
      </w:r>
      <w:del w:id="59" w:author="Marek Chládek - 2N" w:date="2024-05-29T11:43:00Z" w16du:dateUtc="2024-05-29T09:43:00Z">
        <w:r w:rsidRPr="00981FAD" w:rsidDel="00DA1F27">
          <w:rPr>
            <w:lang w:val="cs-CZ"/>
          </w:rPr>
          <w:delText xml:space="preserve"> –</w:delText>
        </w:r>
      </w:del>
      <w:r w:rsidRPr="00981FAD">
        <w:rPr>
          <w:lang w:val="cs-CZ"/>
        </w:rPr>
        <w:t xml:space="preserve"> a zároveň zajistěte přístupnost pro osoby se sluchovým znevýhodněním</w:t>
      </w:r>
      <w:ins w:id="60" w:author="Marek Chládek - 2N" w:date="2024-05-29T11:43:00Z" w16du:dateUtc="2024-05-29T09:43:00Z">
        <w:r w:rsidR="00DA1F27">
          <w:rPr>
            <w:lang w:val="cs-CZ"/>
          </w:rPr>
          <w:t>.</w:t>
        </w:r>
      </w:ins>
      <w:del w:id="61" w:author="Marek Chládek - 2N" w:date="2024-05-29T11:43:00Z" w16du:dateUtc="2024-05-29T09:43:00Z">
        <w:r w:rsidRPr="00981FAD" w:rsidDel="00DA1F27">
          <w:rPr>
            <w:lang w:val="cs-CZ"/>
          </w:rPr>
          <w:delText>!</w:delText>
        </w:r>
      </w:del>
      <w:r w:rsidRPr="00981FAD">
        <w:rPr>
          <w:lang w:val="cs-CZ"/>
        </w:rPr>
        <w:t xml:space="preserve"> Jak? </w:t>
      </w:r>
      <w:ins w:id="62" w:author="Marek Chládek - 2N" w:date="2024-05-29T11:44:00Z" w16du:dateUtc="2024-05-29T09:44:00Z">
        <w:r w:rsidR="00DA1F27">
          <w:rPr>
            <w:lang w:val="cs-CZ"/>
          </w:rPr>
          <w:t xml:space="preserve">Objednejte novou verzi jednotky </w:t>
        </w:r>
      </w:ins>
      <w:proofErr w:type="gramStart"/>
      <w:r w:rsidRPr="00981FAD">
        <w:rPr>
          <w:lang w:val="cs-CZ"/>
        </w:rPr>
        <w:t>2N</w:t>
      </w:r>
      <w:proofErr w:type="gramEnd"/>
      <w:r w:rsidRPr="00981FAD">
        <w:rPr>
          <w:lang w:val="cs-CZ"/>
        </w:rPr>
        <w:t xml:space="preserve"> </w:t>
      </w:r>
      <w:proofErr w:type="spellStart"/>
      <w:r w:rsidRPr="00981FAD">
        <w:rPr>
          <w:lang w:val="cs-CZ"/>
        </w:rPr>
        <w:t>Clip</w:t>
      </w:r>
      <w:proofErr w:type="spellEnd"/>
      <w:r w:rsidRPr="00981FAD">
        <w:rPr>
          <w:lang w:val="cs-CZ"/>
        </w:rPr>
        <w:t xml:space="preserve"> </w:t>
      </w:r>
      <w:del w:id="63" w:author="Marek Chládek - 2N" w:date="2024-05-29T11:44:00Z" w16du:dateUtc="2024-05-29T09:44:00Z">
        <w:r w:rsidRPr="00981FAD" w:rsidDel="00DA1F27">
          <w:rPr>
            <w:lang w:val="cs-CZ"/>
          </w:rPr>
          <w:delText>je nyní vybave</w:delText>
        </w:r>
      </w:del>
      <w:ins w:id="64" w:author="Marek Chládek - 2N" w:date="2024-05-29T11:44:00Z" w16du:dateUtc="2024-05-29T09:44:00Z">
        <w:r w:rsidR="00DA1F27">
          <w:rPr>
            <w:lang w:val="cs-CZ"/>
          </w:rPr>
          <w:t>s</w:t>
        </w:r>
      </w:ins>
      <w:del w:id="65" w:author="Marek Chládek - 2N" w:date="2024-05-29T11:44:00Z" w16du:dateUtc="2024-05-29T09:44:00Z">
        <w:r w:rsidRPr="00981FAD" w:rsidDel="00DA1F27">
          <w:rPr>
            <w:lang w:val="cs-CZ"/>
          </w:rPr>
          <w:delText>n</w:delText>
        </w:r>
      </w:del>
      <w:r w:rsidRPr="00981FAD">
        <w:rPr>
          <w:lang w:val="cs-CZ"/>
        </w:rPr>
        <w:t xml:space="preserve"> vestavěnou indukční smyčkou </w:t>
      </w:r>
      <w:r w:rsidRPr="00981FA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9BE"/>
          </mc:Choice>
          <mc:Fallback>
            <w:t>🦾</w:t>
          </mc:Fallback>
        </mc:AlternateContent>
      </w:r>
      <w:r w:rsidRPr="00981FAD">
        <w:rPr>
          <w:lang w:val="cs-CZ"/>
        </w:rPr>
        <w:t xml:space="preserve"> Přenáší </w:t>
      </w:r>
      <w:del w:id="66" w:author="Marek Chládek - 2N" w:date="2024-05-29T11:45:00Z" w16du:dateUtc="2024-05-29T09:45:00Z">
        <w:r w:rsidRPr="00981FAD" w:rsidDel="00DA1F27">
          <w:rPr>
            <w:lang w:val="cs-CZ"/>
          </w:rPr>
          <w:delText xml:space="preserve">vysoce kvalitní </w:delText>
        </w:r>
      </w:del>
      <w:r w:rsidRPr="00981FAD">
        <w:rPr>
          <w:lang w:val="cs-CZ"/>
        </w:rPr>
        <w:t>zvuk</w:t>
      </w:r>
      <w:del w:id="67" w:author="Marek Chládek - 2N" w:date="2024-05-29T11:45:00Z" w16du:dateUtc="2024-05-29T09:45:00Z">
        <w:r w:rsidRPr="00981FAD" w:rsidDel="00DA1F27">
          <w:rPr>
            <w:lang w:val="cs-CZ"/>
          </w:rPr>
          <w:delText>ové signály</w:delText>
        </w:r>
      </w:del>
      <w:r w:rsidRPr="00981FAD">
        <w:rPr>
          <w:lang w:val="cs-CZ"/>
        </w:rPr>
        <w:t xml:space="preserve"> přímo do naslouchadel rezidentů se sluchovým znevýhodněním</w:t>
      </w:r>
      <w:ins w:id="68" w:author="Marek Chládek - 2N" w:date="2024-05-29T11:45:00Z" w16du:dateUtc="2024-05-29T09:45:00Z">
        <w:r w:rsidR="00DA1F27">
          <w:rPr>
            <w:lang w:val="cs-CZ"/>
          </w:rPr>
          <w:t xml:space="preserve"> </w:t>
        </w:r>
      </w:ins>
      <w:del w:id="69" w:author="Marek Chládek - 2N" w:date="2024-05-29T11:45:00Z" w16du:dateUtc="2024-05-29T09:45:00Z">
        <w:r w:rsidRPr="00981FAD" w:rsidDel="00DA1F27">
          <w:rPr>
            <w:lang w:val="cs-CZ"/>
          </w:rPr>
          <w:delText>:</w:delText>
        </w:r>
      </w:del>
      <w:ins w:id="70" w:author="Marek Chládek - 2N" w:date="2024-05-29T11:45:00Z" w16du:dateUtc="2024-05-29T09:45:00Z">
        <w:r w:rsidR="00DA1F27">
          <w:rPr>
            <w:lang w:val="cs-CZ"/>
          </w:rPr>
          <w:t>a</w:t>
        </w:r>
      </w:ins>
      <w:r w:rsidRPr="00981FAD">
        <w:rPr>
          <w:lang w:val="cs-CZ"/>
        </w:rPr>
        <w:t xml:space="preserve"> nabízí tak zřetelnou a bezpečnou komunikaci pro všechny. Zjistěte více </w:t>
      </w:r>
      <w:r w:rsidRPr="00981FA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981FAD">
        <w:rPr>
          <w:lang w:val="cs-CZ"/>
        </w:rPr>
        <w:t xml:space="preserve"> </w:t>
      </w:r>
    </w:p>
    <w:p w14:paraId="7FA8F230" w14:textId="77777777" w:rsidR="005A62B7" w:rsidRPr="00981FAD" w:rsidRDefault="005A62B7" w:rsidP="005A62B7">
      <w:pPr>
        <w:rPr>
          <w:lang w:val="cs-CZ"/>
        </w:rPr>
      </w:pPr>
    </w:p>
    <w:p w14:paraId="688861ED" w14:textId="77777777" w:rsidR="007D5A3E" w:rsidRDefault="007D5A3E"/>
    <w:sectPr w:rsidR="007D5A3E" w:rsidSect="005A6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34926"/>
    <w:multiLevelType w:val="hybridMultilevel"/>
    <w:tmpl w:val="D49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14792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ek Chládek - 2N">
    <w15:presenceInfo w15:providerId="AD" w15:userId="S::marekch@axis.com::d68c704c-9058-41b0-b385-846b5a1a0d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B7"/>
    <w:rsid w:val="005A62B7"/>
    <w:rsid w:val="007D5A3E"/>
    <w:rsid w:val="007E42B4"/>
    <w:rsid w:val="00D373F1"/>
    <w:rsid w:val="00DA1F27"/>
    <w:rsid w:val="00E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882B4"/>
  <w15:chartTrackingRefBased/>
  <w15:docId w15:val="{6703B27E-4218-4EA6-B07C-A39BBCCB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62B7"/>
    <w:rPr>
      <w:szCs w:val="20"/>
      <w:lang w:val="sk-SK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2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2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2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2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2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2B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2B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2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2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2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2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2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2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2B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2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2B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2B7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5A62B7"/>
    <w:rPr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62B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62B7"/>
    <w:rPr>
      <w:sz w:val="20"/>
      <w:szCs w:val="20"/>
      <w:lang w:val="sk-SK" w:eastAsia="sk-SK"/>
    </w:rPr>
  </w:style>
  <w:style w:type="paragraph" w:customStyle="1" w:styleId="P68B1DB1-Normal1">
    <w:name w:val="P68B1DB1-Normal1"/>
    <w:basedOn w:val="Normal"/>
    <w:rsid w:val="005A62B7"/>
    <w:rPr>
      <w:sz w:val="28"/>
    </w:rPr>
  </w:style>
  <w:style w:type="paragraph" w:customStyle="1" w:styleId="P68B1DB1-Normal3">
    <w:name w:val="P68B1DB1-Normal3"/>
    <w:basedOn w:val="Normal"/>
    <w:rsid w:val="005A62B7"/>
    <w:rPr>
      <w:b/>
    </w:rPr>
  </w:style>
  <w:style w:type="paragraph" w:customStyle="1" w:styleId="P68B1DB1-Normal4">
    <w:name w:val="P68B1DB1-Normal4"/>
    <w:basedOn w:val="Normal"/>
    <w:rsid w:val="005A62B7"/>
    <w:rPr>
      <w:u w:val="single"/>
    </w:rPr>
  </w:style>
  <w:style w:type="paragraph" w:customStyle="1" w:styleId="P68B1DB1-Normal5">
    <w:name w:val="P68B1DB1-Normal5"/>
    <w:basedOn w:val="Normal"/>
    <w:rsid w:val="005A62B7"/>
    <w:rPr>
      <w:color w:val="FF0000"/>
    </w:rPr>
  </w:style>
  <w:style w:type="paragraph" w:customStyle="1" w:styleId="P68B1DB1-Normal6">
    <w:name w:val="P68B1DB1-Normal6"/>
    <w:basedOn w:val="Normal"/>
    <w:rsid w:val="005A62B7"/>
    <w:rPr>
      <w:i/>
      <w:highlight w:val="yellow"/>
    </w:rPr>
  </w:style>
  <w:style w:type="paragraph" w:styleId="Revision">
    <w:name w:val="Revision"/>
    <w:hidden/>
    <w:uiPriority w:val="99"/>
    <w:semiHidden/>
    <w:rsid w:val="005A62B7"/>
    <w:pPr>
      <w:spacing w:after="0" w:line="240" w:lineRule="auto"/>
    </w:pPr>
    <w:rPr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2N TELEKOMUNIKACE a.s.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Chládek - 2N</dc:creator>
  <cp:keywords/>
  <dc:description/>
  <cp:lastModifiedBy>Marek Chládek - 2N</cp:lastModifiedBy>
  <cp:revision>1</cp:revision>
  <dcterms:created xsi:type="dcterms:W3CDTF">2024-05-29T08:40:00Z</dcterms:created>
  <dcterms:modified xsi:type="dcterms:W3CDTF">2024-05-29T09:48:00Z</dcterms:modified>
</cp:coreProperties>
</file>